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418CD">
      <w:pPr>
        <w:pStyle w:val="Nadpis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03EDAB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1" w:author="Hejlová Veronika Bc." w:date="2022-08-24T16:53:00Z">
      <w:r w:rsidR="00E418CD">
        <w:t xml:space="preserve"> 9</w:t>
      </w:r>
    </w:ins>
    <w:r w:rsidR="003243D2">
      <w:t xml:space="preserve">         </w:t>
    </w:r>
    <w:r w:rsidR="003243D2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jlová Veronika Bc.">
    <w15:presenceInfo w15:providerId="AD" w15:userId="S::v.hejlova@spucr.cz::1c0b5bdf-cb83-49c7-9fd6-091758c646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18CD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</cp:lastModifiedBy>
  <cp:revision>7</cp:revision>
  <dcterms:created xsi:type="dcterms:W3CDTF">2022-02-20T09:17:00Z</dcterms:created>
  <dcterms:modified xsi:type="dcterms:W3CDTF">2022-08-24T14:53:00Z</dcterms:modified>
</cp:coreProperties>
</file>